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EDE43" w14:textId="77777777" w:rsidR="009C1974" w:rsidRPr="00595734" w:rsidRDefault="009C1974" w:rsidP="009C1974">
      <w:pPr>
        <w:rPr>
          <w:rFonts w:ascii="Times New Roman" w:hAnsi="Times New Roman" w:cs="Times New Roman"/>
          <w:b/>
          <w:bCs/>
          <w:lang w:val="ru-RU"/>
        </w:rPr>
      </w:pPr>
      <w:r w:rsidRPr="00595734">
        <w:rPr>
          <w:rFonts w:ascii="Times New Roman" w:hAnsi="Times New Roman" w:cs="Times New Roman"/>
          <w:b/>
          <w:bCs/>
          <w:lang w:val="ru-RU"/>
        </w:rPr>
        <w:t>ПРИГЛАШЕНИЕ НА ДВУХПАКЕТНЫЙ НЕОГРАНИЧЕННЫЙ КОНКУРС</w:t>
      </w:r>
    </w:p>
    <w:p w14:paraId="00318670" w14:textId="7BE0647D" w:rsidR="009C1974" w:rsidRPr="00595734" w:rsidRDefault="009C1974" w:rsidP="009C1974">
      <w:pPr>
        <w:rPr>
          <w:rFonts w:ascii="Times New Roman" w:hAnsi="Times New Roman" w:cs="Times New Roman"/>
          <w:lang w:val="ru-RU"/>
        </w:rPr>
      </w:pPr>
      <w:r w:rsidRPr="00595734">
        <w:rPr>
          <w:rFonts w:ascii="Times New Roman" w:hAnsi="Times New Roman" w:cs="Times New Roman"/>
          <w:b/>
          <w:bCs/>
          <w:lang w:val="ru-RU"/>
        </w:rPr>
        <w:t>Предмет закупки:</w:t>
      </w:r>
      <w:r w:rsidRPr="00595734">
        <w:rPr>
          <w:rFonts w:ascii="Times New Roman" w:hAnsi="Times New Roman" w:cs="Times New Roman"/>
          <w:lang w:val="ru-RU"/>
        </w:rPr>
        <w:t xml:space="preserve"> оказание услуг (</w:t>
      </w:r>
      <w:r w:rsidR="00FF6C25" w:rsidRPr="00595734">
        <w:rPr>
          <w:rFonts w:ascii="Times New Roman" w:hAnsi="Times New Roman" w:cs="Times New Roman"/>
          <w:lang w:val="ru-RU"/>
        </w:rPr>
        <w:t>3</w:t>
      </w:r>
      <w:r w:rsidR="00595734">
        <w:rPr>
          <w:rFonts w:ascii="Times New Roman" w:hAnsi="Times New Roman" w:cs="Times New Roman"/>
          <w:lang w:val="ru-RU"/>
        </w:rPr>
        <w:t xml:space="preserve">-х </w:t>
      </w:r>
      <w:r w:rsidRPr="00595734">
        <w:rPr>
          <w:rFonts w:ascii="Times New Roman" w:hAnsi="Times New Roman" w:cs="Times New Roman"/>
          <w:lang w:val="ru-RU"/>
        </w:rPr>
        <w:t xml:space="preserve">лотов) для </w:t>
      </w:r>
      <w:r w:rsidR="00145563">
        <w:rPr>
          <w:rFonts w:ascii="Times New Roman" w:hAnsi="Times New Roman" w:cs="Times New Roman"/>
          <w:lang w:val="ky-KG"/>
        </w:rPr>
        <w:t>служб</w:t>
      </w:r>
      <w:r w:rsidR="00A51297">
        <w:rPr>
          <w:rFonts w:ascii="Times New Roman" w:hAnsi="Times New Roman" w:cs="Times New Roman"/>
          <w:lang w:val="ky-KG"/>
        </w:rPr>
        <w:t>ы</w:t>
      </w:r>
      <w:r w:rsidR="00145563">
        <w:rPr>
          <w:rFonts w:ascii="Times New Roman" w:hAnsi="Times New Roman" w:cs="Times New Roman"/>
          <w:lang w:val="ky-KG"/>
        </w:rPr>
        <w:t xml:space="preserve"> </w:t>
      </w:r>
      <w:r w:rsidR="00AA2F9A">
        <w:rPr>
          <w:rFonts w:ascii="Times New Roman" w:hAnsi="Times New Roman" w:cs="Times New Roman"/>
          <w:lang w:val="ky-KG"/>
        </w:rPr>
        <w:t>воодотлива и осушения карьера</w:t>
      </w:r>
      <w:r w:rsidRPr="00595734">
        <w:rPr>
          <w:rFonts w:ascii="Times New Roman" w:hAnsi="Times New Roman" w:cs="Times New Roman"/>
          <w:lang w:val="ru-RU"/>
        </w:rPr>
        <w:t xml:space="preserve"> (на базе сервис-контракта).</w:t>
      </w:r>
    </w:p>
    <w:p w14:paraId="2CA1144C" w14:textId="77777777" w:rsidR="009B561A" w:rsidRDefault="000E40D1" w:rsidP="000E40D1">
      <w:pPr>
        <w:rPr>
          <w:rFonts w:ascii="Times New Roman" w:hAnsi="Times New Roman" w:cs="Times New Roman"/>
          <w:b/>
          <w:bCs/>
          <w:lang w:val="ru-RU"/>
        </w:rPr>
      </w:pPr>
      <w:r w:rsidRPr="00595734">
        <w:rPr>
          <w:rFonts w:ascii="Times New Roman" w:hAnsi="Times New Roman" w:cs="Times New Roman"/>
          <w:b/>
          <w:bCs/>
          <w:lang w:val="ru-RU"/>
        </w:rPr>
        <w:t xml:space="preserve">КРАЙНИЙ СРОК ПОДАЧИ ЗАЯВОК: 11:00 часов (по Бишкекскому времени) </w:t>
      </w:r>
    </w:p>
    <w:p w14:paraId="52E538E1" w14:textId="11D1C5F3" w:rsidR="000E40D1" w:rsidRPr="00595734" w:rsidRDefault="00C00514" w:rsidP="000E40D1">
      <w:pPr>
        <w:rPr>
          <w:rFonts w:ascii="Times New Roman" w:hAnsi="Times New Roman" w:cs="Times New Roman"/>
          <w:lang w:val="ru-RU"/>
        </w:rPr>
      </w:pPr>
      <w:ins w:id="0" w:author="Altynai Sargaldakova" w:date="2026-02-13T16:18:00Z" w16du:dateUtc="2026-02-13T10:18:00Z">
        <w:r>
          <w:rPr>
            <w:rFonts w:ascii="Times New Roman" w:hAnsi="Times New Roman" w:cs="Times New Roman"/>
            <w:b/>
            <w:bCs/>
          </w:rPr>
          <w:t>23</w:t>
        </w:r>
      </w:ins>
      <w:del w:id="1" w:author="Altynai Sargaldakova" w:date="2026-02-13T16:18:00Z" w16du:dateUtc="2026-02-13T10:18:00Z">
        <w:r w:rsidR="0097332C" w:rsidRPr="00595734" w:rsidDel="00C00514">
          <w:rPr>
            <w:rFonts w:ascii="Times New Roman" w:hAnsi="Times New Roman" w:cs="Times New Roman"/>
            <w:b/>
            <w:bCs/>
            <w:lang w:val="ru-RU"/>
          </w:rPr>
          <w:delText>0</w:delText>
        </w:r>
        <w:r w:rsidR="009B561A" w:rsidDel="00C00514">
          <w:rPr>
            <w:rFonts w:ascii="Times New Roman" w:hAnsi="Times New Roman" w:cs="Times New Roman"/>
            <w:b/>
            <w:bCs/>
            <w:lang w:val="ru-RU"/>
          </w:rPr>
          <w:delText>5</w:delText>
        </w:r>
      </w:del>
      <w:r w:rsidR="009B561A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97332C" w:rsidRPr="00595734">
        <w:rPr>
          <w:rFonts w:ascii="Times New Roman" w:hAnsi="Times New Roman" w:cs="Times New Roman"/>
          <w:b/>
          <w:bCs/>
          <w:lang w:val="ru-RU"/>
        </w:rPr>
        <w:t xml:space="preserve">февраля </w:t>
      </w:r>
      <w:r w:rsidR="000E40D1" w:rsidRPr="00595734">
        <w:rPr>
          <w:rFonts w:ascii="Times New Roman" w:hAnsi="Times New Roman" w:cs="Times New Roman"/>
          <w:b/>
          <w:bCs/>
          <w:lang w:val="ru-RU"/>
        </w:rPr>
        <w:t>202</w:t>
      </w:r>
      <w:r w:rsidR="00EC30BA" w:rsidRPr="00595734">
        <w:rPr>
          <w:rFonts w:ascii="Times New Roman" w:hAnsi="Times New Roman" w:cs="Times New Roman"/>
          <w:b/>
          <w:bCs/>
          <w:lang w:val="ru-RU"/>
        </w:rPr>
        <w:t>6</w:t>
      </w:r>
      <w:r w:rsidR="000E40D1" w:rsidRPr="00595734">
        <w:rPr>
          <w:rFonts w:ascii="Times New Roman" w:hAnsi="Times New Roman" w:cs="Times New Roman"/>
          <w:b/>
          <w:bCs/>
          <w:lang w:val="ru-RU"/>
        </w:rPr>
        <w:t xml:space="preserve"> года.</w:t>
      </w:r>
    </w:p>
    <w:p w14:paraId="3EC3F69D" w14:textId="6BE6FD61" w:rsidR="000E40D1" w:rsidRPr="00595734" w:rsidRDefault="009C1974" w:rsidP="000E40D1">
      <w:pPr>
        <w:rPr>
          <w:rFonts w:ascii="Times New Roman" w:hAnsi="Times New Roman" w:cs="Times New Roman"/>
          <w:lang w:val="ky-KG"/>
        </w:rPr>
      </w:pPr>
      <w:r w:rsidRPr="00595734">
        <w:rPr>
          <w:rFonts w:ascii="Times New Roman" w:hAnsi="Times New Roman" w:cs="Times New Roman"/>
          <w:lang w:val="ru-RU"/>
        </w:rPr>
        <w:t xml:space="preserve">Заказчик: </w:t>
      </w:r>
      <w:r w:rsidR="000E40D1" w:rsidRPr="00595734">
        <w:rPr>
          <w:rFonts w:ascii="Times New Roman" w:hAnsi="Times New Roman" w:cs="Times New Roman"/>
          <w:lang w:val="ru-RU"/>
        </w:rPr>
        <w:t>ЗАО «Кумтор Голд Компани» (далее – «КГК») приглашает вас принять участие</w:t>
      </w:r>
      <w:r w:rsidR="000E40D1" w:rsidRPr="00595734">
        <w:rPr>
          <w:rFonts w:ascii="Times New Roman" w:hAnsi="Times New Roman" w:cs="Times New Roman"/>
        </w:rPr>
        <w:t> </w:t>
      </w:r>
      <w:r w:rsidR="000E40D1" w:rsidRPr="00595734">
        <w:rPr>
          <w:rFonts w:ascii="Times New Roman" w:hAnsi="Times New Roman" w:cs="Times New Roman"/>
          <w:lang w:val="ru-RU"/>
        </w:rPr>
        <w:t>в</w:t>
      </w:r>
      <w:r w:rsidR="000E40D1" w:rsidRPr="00595734">
        <w:rPr>
          <w:rFonts w:ascii="Times New Roman" w:hAnsi="Times New Roman" w:cs="Times New Roman"/>
        </w:rPr>
        <w:t> </w:t>
      </w:r>
      <w:r w:rsidR="000E40D1" w:rsidRPr="00595734">
        <w:rPr>
          <w:rFonts w:ascii="Times New Roman" w:hAnsi="Times New Roman" w:cs="Times New Roman"/>
          <w:lang w:val="ru-RU"/>
        </w:rPr>
        <w:t>конкурсе на оказание услуг:</w:t>
      </w:r>
      <w:r w:rsidR="000E40D1" w:rsidRPr="00595734">
        <w:rPr>
          <w:rFonts w:ascii="Times New Roman" w:hAnsi="Times New Roman" w:cs="Times New Roman"/>
        </w:rPr>
        <w:t> </w:t>
      </w:r>
    </w:p>
    <w:p w14:paraId="110B9F2D" w14:textId="300A929E" w:rsidR="000B1F4E" w:rsidRPr="009B561A" w:rsidRDefault="009B561A" w:rsidP="009B561A">
      <w:pPr>
        <w:pStyle w:val="BodyText"/>
        <w:numPr>
          <w:ilvl w:val="0"/>
          <w:numId w:val="8"/>
        </w:numPr>
        <w:jc w:val="left"/>
        <w:rPr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  <w:lang w:val="ky-KG"/>
        </w:rPr>
        <w:t xml:space="preserve">Монтажные работы </w:t>
      </w:r>
    </w:p>
    <w:p w14:paraId="529AA146" w14:textId="43221587" w:rsidR="009B561A" w:rsidRPr="005D2C02" w:rsidRDefault="005D2C02" w:rsidP="009B561A">
      <w:pPr>
        <w:pStyle w:val="BodyText"/>
        <w:numPr>
          <w:ilvl w:val="0"/>
          <w:numId w:val="8"/>
        </w:numPr>
        <w:jc w:val="left"/>
        <w:rPr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  <w:lang w:val="ky-KG"/>
        </w:rPr>
        <w:t>Электрогазосварочные работы</w:t>
      </w:r>
    </w:p>
    <w:p w14:paraId="67D08365" w14:textId="7540C561" w:rsidR="005D2C02" w:rsidRPr="005D2C02" w:rsidRDefault="005D2C02" w:rsidP="009B561A">
      <w:pPr>
        <w:pStyle w:val="BodyText"/>
        <w:numPr>
          <w:ilvl w:val="0"/>
          <w:numId w:val="8"/>
        </w:numPr>
        <w:jc w:val="left"/>
        <w:rPr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  <w:lang w:val="ky-KG"/>
        </w:rPr>
        <w:t xml:space="preserve">Стропальные работы </w:t>
      </w:r>
    </w:p>
    <w:p w14:paraId="2BDB6332" w14:textId="77777777" w:rsidR="005D2C02" w:rsidRPr="00595734" w:rsidRDefault="005D2C02" w:rsidP="005D2C02">
      <w:pPr>
        <w:pStyle w:val="BodyText"/>
        <w:ind w:left="720"/>
        <w:jc w:val="left"/>
        <w:rPr>
          <w:b/>
          <w:bCs/>
          <w:sz w:val="24"/>
          <w:szCs w:val="24"/>
        </w:rPr>
      </w:pPr>
    </w:p>
    <w:p w14:paraId="7ED8CDEE" w14:textId="77777777" w:rsidR="000E40D1" w:rsidRPr="00595734" w:rsidRDefault="000E40D1" w:rsidP="000E40D1">
      <w:pPr>
        <w:rPr>
          <w:rFonts w:ascii="Times New Roman" w:hAnsi="Times New Roman" w:cs="Times New Roman"/>
          <w:lang w:val="ru-RU"/>
        </w:rPr>
      </w:pPr>
      <w:r w:rsidRPr="00595734">
        <w:rPr>
          <w:rFonts w:ascii="Times New Roman" w:hAnsi="Times New Roman" w:cs="Times New Roman"/>
          <w:b/>
          <w:bCs/>
          <w:lang w:val="ru-RU"/>
        </w:rPr>
        <w:t>Основные требования к подаче квалификационных документов:</w:t>
      </w:r>
    </w:p>
    <w:p w14:paraId="5E612F0D" w14:textId="77777777" w:rsidR="000E40D1" w:rsidRPr="00595734" w:rsidRDefault="000E40D1" w:rsidP="000E40D1">
      <w:pPr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595734">
        <w:rPr>
          <w:rFonts w:ascii="Times New Roman" w:hAnsi="Times New Roman" w:cs="Times New Roman"/>
          <w:lang w:val="ru-RU"/>
        </w:rPr>
        <w:t xml:space="preserve">Документы должны быть представлены в формате </w:t>
      </w:r>
      <w:r w:rsidRPr="00595734">
        <w:rPr>
          <w:rFonts w:ascii="Times New Roman" w:hAnsi="Times New Roman" w:cs="Times New Roman"/>
        </w:rPr>
        <w:t>PDF</w:t>
      </w:r>
      <w:r w:rsidRPr="00595734">
        <w:rPr>
          <w:rFonts w:ascii="Times New Roman" w:hAnsi="Times New Roman" w:cs="Times New Roman"/>
          <w:lang w:val="ru-RU"/>
        </w:rPr>
        <w:t>.</w:t>
      </w:r>
    </w:p>
    <w:p w14:paraId="5156EED9" w14:textId="0E8B762B" w:rsidR="000E40D1" w:rsidRPr="00595734" w:rsidRDefault="000E40D1" w:rsidP="003E3C51">
      <w:pPr>
        <w:rPr>
          <w:rFonts w:ascii="Times New Roman" w:hAnsi="Times New Roman" w:cs="Times New Roman"/>
          <w:lang w:val="ru-RU"/>
        </w:rPr>
      </w:pPr>
      <w:r w:rsidRPr="00595734">
        <w:rPr>
          <w:rFonts w:ascii="Times New Roman" w:hAnsi="Times New Roman" w:cs="Times New Roman"/>
          <w:lang w:val="ru-RU"/>
        </w:rPr>
        <w:t>Документы должны быть отправлены на электронную почту:</w:t>
      </w:r>
      <w:r w:rsidR="00124F9F" w:rsidRPr="00124F9F">
        <w:rPr>
          <w:rFonts w:ascii="Times New Roman" w:hAnsi="Times New Roman" w:cs="Times New Roman"/>
          <w:b/>
          <w:bCs/>
          <w:lang w:val="ru-RU"/>
        </w:rPr>
        <w:t xml:space="preserve"> </w:t>
      </w:r>
      <w:bookmarkStart w:id="2" w:name="_Hlk221892005"/>
      <w:ins w:id="3" w:author="Altynai Sargaldakova" w:date="2026-02-13T16:19:00Z" w16du:dateUtc="2026-02-13T10:19:00Z">
        <w:r w:rsidR="00C00514">
          <w:rPr>
            <w:rFonts w:ascii="Times New Roman" w:hAnsi="Times New Roman" w:cs="Times New Roman"/>
            <w:b/>
            <w:bCs/>
          </w:rPr>
          <w:fldChar w:fldCharType="begin"/>
        </w:r>
        <w:r w:rsidR="00C00514">
          <w:rPr>
            <w:rFonts w:ascii="Times New Roman" w:hAnsi="Times New Roman" w:cs="Times New Roman"/>
            <w:b/>
            <w:bCs/>
          </w:rPr>
          <w:instrText>HYPERLINK</w:instrText>
        </w:r>
        <w:r w:rsidR="00C00514" w:rsidRPr="00C00514">
          <w:rPr>
            <w:rFonts w:ascii="Times New Roman" w:hAnsi="Times New Roman" w:cs="Times New Roman"/>
            <w:b/>
            <w:bCs/>
            <w:lang w:val="ru-RU"/>
            <w:rPrChange w:id="4" w:author="Altynai Sargaldakova" w:date="2026-02-13T16:19:00Z" w16du:dateUtc="2026-02-13T10:19:00Z">
              <w:rPr>
                <w:rFonts w:ascii="Times New Roman" w:hAnsi="Times New Roman" w:cs="Times New Roman"/>
                <w:b/>
                <w:bCs/>
              </w:rPr>
            </w:rPrChange>
          </w:rPr>
          <w:instrText xml:space="preserve"> "</w:instrText>
        </w:r>
        <w:r w:rsidR="00C00514">
          <w:rPr>
            <w:rFonts w:ascii="Times New Roman" w:hAnsi="Times New Roman" w:cs="Times New Roman"/>
            <w:b/>
            <w:bCs/>
          </w:rPr>
          <w:instrText>mailto</w:instrText>
        </w:r>
        <w:r w:rsidR="00C00514" w:rsidRPr="00C00514">
          <w:rPr>
            <w:rFonts w:ascii="Times New Roman" w:hAnsi="Times New Roman" w:cs="Times New Roman"/>
            <w:b/>
            <w:bCs/>
            <w:lang w:val="ru-RU"/>
            <w:rPrChange w:id="5" w:author="Altynai Sargaldakova" w:date="2026-02-13T16:19:00Z" w16du:dateUtc="2026-02-13T10:19:00Z">
              <w:rPr>
                <w:rFonts w:ascii="Times New Roman" w:hAnsi="Times New Roman" w:cs="Times New Roman"/>
                <w:b/>
                <w:bCs/>
              </w:rPr>
            </w:rPrChange>
          </w:rPr>
          <w:instrText>:</w:instrText>
        </w:r>
      </w:ins>
      <w:r w:rsidR="00C00514" w:rsidRPr="00C00514">
        <w:rPr>
          <w:rPrChange w:id="6" w:author="Altynai Sargaldakova" w:date="2026-02-13T16:19:00Z" w16du:dateUtc="2026-02-13T10:19:00Z">
            <w:rPr>
              <w:rStyle w:val="Hyperlink"/>
              <w:rFonts w:ascii="Times New Roman" w:hAnsi="Times New Roman" w:cs="Times New Roman"/>
              <w:b/>
              <w:bCs/>
            </w:rPr>
          </w:rPrChange>
        </w:rPr>
        <w:instrText>miningservice</w:instrText>
      </w:r>
      <w:ins w:id="7" w:author="Altynai Sargaldakova" w:date="2026-02-13T16:19:00Z" w16du:dateUtc="2026-02-13T10:19:00Z">
        <w:r w:rsidR="00C00514" w:rsidRPr="00C00514">
          <w:rPr>
            <w:lang w:val="ru-RU"/>
            <w:rPrChange w:id="8" w:author="Altynai Sargaldakova" w:date="2026-02-13T16:19:00Z" w16du:dateUtc="2026-02-13T10:19:00Z">
              <w:rPr>
                <w:rStyle w:val="Hyperlink"/>
                <w:rFonts w:ascii="Times New Roman" w:hAnsi="Times New Roman" w:cs="Times New Roman"/>
                <w:b/>
                <w:bCs/>
              </w:rPr>
            </w:rPrChange>
          </w:rPr>
          <w:instrText>26</w:instrText>
        </w:r>
      </w:ins>
      <w:r w:rsidR="00C00514" w:rsidRPr="00477D8B">
        <w:rPr>
          <w:lang w:val="ru-RU"/>
          <w:rPrChange w:id="9" w:author="Altynai Sargaldakova" w:date="2026-02-13T16:35:00Z" w16du:dateUtc="2026-02-13T10:35:00Z">
            <w:rPr>
              <w:rStyle w:val="Hyperlink"/>
              <w:rFonts w:ascii="Times New Roman" w:hAnsi="Times New Roman" w:cs="Times New Roman"/>
              <w:b/>
              <w:bCs/>
              <w:lang w:val="ru-RU"/>
            </w:rPr>
          </w:rPrChange>
        </w:rPr>
        <w:instrText>@</w:instrText>
      </w:r>
      <w:r w:rsidR="00C00514" w:rsidRPr="00C00514">
        <w:rPr>
          <w:rPrChange w:id="10" w:author="Altynai Sargaldakova" w:date="2026-02-13T16:19:00Z" w16du:dateUtc="2026-02-13T10:19:00Z">
            <w:rPr>
              <w:rStyle w:val="Hyperlink"/>
              <w:rFonts w:ascii="Times New Roman" w:hAnsi="Times New Roman" w:cs="Times New Roman"/>
              <w:b/>
              <w:bCs/>
            </w:rPr>
          </w:rPrChange>
        </w:rPr>
        <w:instrText>kumtor</w:instrText>
      </w:r>
      <w:r w:rsidR="00C00514" w:rsidRPr="00477D8B">
        <w:rPr>
          <w:lang w:val="ru-RU"/>
          <w:rPrChange w:id="11" w:author="Altynai Sargaldakova" w:date="2026-02-13T16:35:00Z" w16du:dateUtc="2026-02-13T10:35:00Z">
            <w:rPr>
              <w:rStyle w:val="Hyperlink"/>
              <w:rFonts w:ascii="Times New Roman" w:hAnsi="Times New Roman" w:cs="Times New Roman"/>
              <w:b/>
              <w:bCs/>
              <w:lang w:val="ru-RU"/>
            </w:rPr>
          </w:rPrChange>
        </w:rPr>
        <w:instrText>.</w:instrText>
      </w:r>
      <w:r w:rsidR="00C00514" w:rsidRPr="00C00514">
        <w:rPr>
          <w:rPrChange w:id="12" w:author="Altynai Sargaldakova" w:date="2026-02-13T16:19:00Z" w16du:dateUtc="2026-02-13T10:19:00Z">
            <w:rPr>
              <w:rStyle w:val="Hyperlink"/>
              <w:rFonts w:ascii="Times New Roman" w:hAnsi="Times New Roman" w:cs="Times New Roman"/>
              <w:b/>
              <w:bCs/>
            </w:rPr>
          </w:rPrChange>
        </w:rPr>
        <w:instrText>kg</w:instrText>
      </w:r>
      <w:ins w:id="13" w:author="Altynai Sargaldakova" w:date="2026-02-13T16:19:00Z" w16du:dateUtc="2026-02-13T10:19:00Z">
        <w:r w:rsidR="00C00514" w:rsidRPr="00C00514">
          <w:rPr>
            <w:rFonts w:ascii="Times New Roman" w:hAnsi="Times New Roman" w:cs="Times New Roman"/>
            <w:b/>
            <w:bCs/>
            <w:lang w:val="ru-RU"/>
            <w:rPrChange w:id="14" w:author="Altynai Sargaldakova" w:date="2026-02-13T16:19:00Z" w16du:dateUtc="2026-02-13T10:19:00Z">
              <w:rPr>
                <w:rFonts w:ascii="Times New Roman" w:hAnsi="Times New Roman" w:cs="Times New Roman"/>
                <w:b/>
                <w:bCs/>
              </w:rPr>
            </w:rPrChange>
          </w:rPr>
          <w:instrText>"</w:instrText>
        </w:r>
        <w:r w:rsidR="00C00514">
          <w:rPr>
            <w:rFonts w:ascii="Times New Roman" w:hAnsi="Times New Roman" w:cs="Times New Roman"/>
            <w:b/>
            <w:bCs/>
          </w:rPr>
        </w:r>
        <w:r w:rsidR="00C00514">
          <w:rPr>
            <w:rFonts w:ascii="Times New Roman" w:hAnsi="Times New Roman" w:cs="Times New Roman"/>
            <w:b/>
            <w:bCs/>
          </w:rPr>
          <w:fldChar w:fldCharType="separate"/>
        </w:r>
      </w:ins>
      <w:r w:rsidR="00C00514" w:rsidRPr="00C00514">
        <w:rPr>
          <w:rStyle w:val="Hyperlink"/>
          <w:rFonts w:ascii="Times New Roman" w:hAnsi="Times New Roman" w:cs="Times New Roman"/>
          <w:b/>
          <w:bCs/>
        </w:rPr>
        <w:t>miningservice</w:t>
      </w:r>
      <w:ins w:id="15" w:author="Altynai Sargaldakova" w:date="2026-02-13T16:19:00Z" w16du:dateUtc="2026-02-13T10:19:00Z">
        <w:r w:rsidR="00C00514" w:rsidRPr="00516CC0">
          <w:rPr>
            <w:rStyle w:val="Hyperlink"/>
            <w:rFonts w:ascii="Times New Roman" w:hAnsi="Times New Roman" w:cs="Times New Roman"/>
            <w:b/>
            <w:bCs/>
            <w:lang w:val="ru-RU"/>
            <w:rPrChange w:id="16" w:author="Altynai Sargaldakova" w:date="2026-02-13T16:19:00Z" w16du:dateUtc="2026-02-13T10:19:00Z">
              <w:rPr>
                <w:rStyle w:val="Hyperlink"/>
                <w:rFonts w:ascii="Times New Roman" w:hAnsi="Times New Roman" w:cs="Times New Roman"/>
                <w:b/>
                <w:bCs/>
              </w:rPr>
            </w:rPrChange>
          </w:rPr>
          <w:t>26</w:t>
        </w:r>
      </w:ins>
      <w:r w:rsidR="00C00514" w:rsidRPr="00C00514">
        <w:rPr>
          <w:rStyle w:val="Hyperlink"/>
          <w:rFonts w:ascii="Times New Roman" w:hAnsi="Times New Roman" w:cs="Times New Roman"/>
          <w:b/>
          <w:bCs/>
          <w:lang w:val="ru-RU"/>
        </w:rPr>
        <w:t>@</w:t>
      </w:r>
      <w:r w:rsidR="00C00514" w:rsidRPr="00C00514">
        <w:rPr>
          <w:rStyle w:val="Hyperlink"/>
          <w:rFonts w:ascii="Times New Roman" w:hAnsi="Times New Roman" w:cs="Times New Roman"/>
          <w:b/>
          <w:bCs/>
        </w:rPr>
        <w:t>kumtor</w:t>
      </w:r>
      <w:r w:rsidR="00C00514" w:rsidRPr="00C00514">
        <w:rPr>
          <w:rStyle w:val="Hyperlink"/>
          <w:rFonts w:ascii="Times New Roman" w:hAnsi="Times New Roman" w:cs="Times New Roman"/>
          <w:b/>
          <w:bCs/>
          <w:lang w:val="ru-RU"/>
        </w:rPr>
        <w:t>.</w:t>
      </w:r>
      <w:r w:rsidR="00C00514" w:rsidRPr="00C00514">
        <w:rPr>
          <w:rStyle w:val="Hyperlink"/>
          <w:rFonts w:ascii="Times New Roman" w:hAnsi="Times New Roman" w:cs="Times New Roman"/>
          <w:b/>
          <w:bCs/>
        </w:rPr>
        <w:t>kg</w:t>
      </w:r>
      <w:ins w:id="17" w:author="Altynai Sargaldakova" w:date="2026-02-13T16:19:00Z" w16du:dateUtc="2026-02-13T10:19:00Z">
        <w:r w:rsidR="00C00514">
          <w:rPr>
            <w:rFonts w:ascii="Times New Roman" w:hAnsi="Times New Roman" w:cs="Times New Roman"/>
            <w:b/>
            <w:bCs/>
          </w:rPr>
          <w:fldChar w:fldCharType="end"/>
        </w:r>
      </w:ins>
      <w:bookmarkEnd w:id="2"/>
      <w:r w:rsidR="00124F9F" w:rsidRPr="00124F9F">
        <w:rPr>
          <w:b/>
          <w:bCs/>
          <w:lang w:val="ru-RU"/>
        </w:rPr>
        <w:t xml:space="preserve"> </w:t>
      </w:r>
      <w:r w:rsidR="00E80DA4" w:rsidRPr="00595734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595734">
        <w:rPr>
          <w:rFonts w:ascii="Times New Roman" w:hAnsi="Times New Roman" w:cs="Times New Roman"/>
          <w:b/>
          <w:bCs/>
          <w:lang w:val="ru-RU"/>
        </w:rPr>
        <w:t>до</w:t>
      </w:r>
      <w:r w:rsidR="00595734" w:rsidRPr="00595734">
        <w:rPr>
          <w:rFonts w:ascii="Times New Roman" w:hAnsi="Times New Roman" w:cs="Times New Roman"/>
          <w:b/>
          <w:bCs/>
          <w:lang w:val="ky-KG"/>
        </w:rPr>
        <w:t xml:space="preserve"> </w:t>
      </w:r>
      <w:ins w:id="18" w:author="Altynai Sargaldakova" w:date="2026-02-13T16:18:00Z" w16du:dateUtc="2026-02-13T10:18:00Z">
        <w:r w:rsidR="00C00514" w:rsidRPr="00477D8B">
          <w:rPr>
            <w:rFonts w:ascii="Times New Roman" w:hAnsi="Times New Roman" w:cs="Times New Roman"/>
            <w:b/>
            <w:bCs/>
            <w:lang w:val="ru-RU"/>
            <w:rPrChange w:id="19" w:author="Altynai Sargaldakova" w:date="2026-02-13T16:35:00Z" w16du:dateUtc="2026-02-13T10:35:00Z">
              <w:rPr>
                <w:rFonts w:ascii="Times New Roman" w:hAnsi="Times New Roman" w:cs="Times New Roman"/>
                <w:b/>
                <w:bCs/>
                <w:color w:val="FF0000"/>
              </w:rPr>
            </w:rPrChange>
          </w:rPr>
          <w:t>23</w:t>
        </w:r>
      </w:ins>
      <w:del w:id="20" w:author="Altynai Sargaldakova" w:date="2026-02-13T16:18:00Z" w16du:dateUtc="2026-02-13T10:18:00Z">
        <w:r w:rsidR="00595734" w:rsidRPr="00477D8B" w:rsidDel="00C00514">
          <w:rPr>
            <w:rFonts w:ascii="Times New Roman" w:hAnsi="Times New Roman" w:cs="Times New Roman"/>
            <w:b/>
            <w:bCs/>
            <w:lang w:val="ky-KG"/>
          </w:rPr>
          <w:delText>0</w:delText>
        </w:r>
        <w:r w:rsidR="00124F9F" w:rsidRPr="00477D8B" w:rsidDel="00C00514">
          <w:rPr>
            <w:rFonts w:ascii="Times New Roman" w:hAnsi="Times New Roman" w:cs="Times New Roman"/>
            <w:b/>
            <w:bCs/>
            <w:lang w:val="ru-RU"/>
          </w:rPr>
          <w:delText>5</w:delText>
        </w:r>
      </w:del>
      <w:r w:rsidR="00595734" w:rsidRPr="00477D8B">
        <w:rPr>
          <w:rFonts w:ascii="Times New Roman" w:hAnsi="Times New Roman" w:cs="Times New Roman"/>
          <w:b/>
          <w:bCs/>
          <w:lang w:val="ky-KG"/>
        </w:rPr>
        <w:t xml:space="preserve"> февраля </w:t>
      </w:r>
      <w:r w:rsidR="003E3C51" w:rsidRPr="00595734">
        <w:rPr>
          <w:rFonts w:ascii="Times New Roman" w:hAnsi="Times New Roman" w:cs="Times New Roman"/>
          <w:b/>
          <w:bCs/>
          <w:lang w:val="ru-RU"/>
        </w:rPr>
        <w:t>2026 года</w:t>
      </w:r>
      <w:r w:rsidR="000D47C4" w:rsidRPr="00595734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004161">
        <w:rPr>
          <w:rFonts w:ascii="Times New Roman" w:hAnsi="Times New Roman" w:cs="Times New Roman"/>
          <w:b/>
          <w:bCs/>
          <w:lang w:val="ru-RU"/>
        </w:rPr>
        <w:t>17</w:t>
      </w:r>
      <w:r w:rsidRPr="00595734">
        <w:rPr>
          <w:rFonts w:ascii="Times New Roman" w:hAnsi="Times New Roman" w:cs="Times New Roman"/>
          <w:b/>
          <w:bCs/>
          <w:lang w:val="ru-RU"/>
        </w:rPr>
        <w:t>:00 (По Бишкекскому времени.)</w:t>
      </w:r>
    </w:p>
    <w:p w14:paraId="0F15CE9B" w14:textId="0043B18E" w:rsidR="000E40D1" w:rsidRPr="00595734" w:rsidRDefault="000E40D1" w:rsidP="000E40D1">
      <w:pPr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595734">
        <w:rPr>
          <w:rFonts w:ascii="Times New Roman" w:hAnsi="Times New Roman" w:cs="Times New Roman"/>
          <w:lang w:val="ru-RU"/>
        </w:rPr>
        <w:t>Обратите внимание, что размер одного письма не должен превышать</w:t>
      </w:r>
      <w:r w:rsidR="00E13584" w:rsidRPr="00595734">
        <w:rPr>
          <w:rFonts w:ascii="Times New Roman" w:hAnsi="Times New Roman" w:cs="Times New Roman"/>
          <w:lang w:val="ru-RU"/>
        </w:rPr>
        <w:t xml:space="preserve"> </w:t>
      </w:r>
      <w:r w:rsidRPr="00595734">
        <w:rPr>
          <w:rFonts w:ascii="Times New Roman" w:hAnsi="Times New Roman" w:cs="Times New Roman"/>
          <w:u w:val="single"/>
          <w:lang w:val="ru-RU"/>
        </w:rPr>
        <w:t>25</w:t>
      </w:r>
      <w:r w:rsidRPr="00595734">
        <w:rPr>
          <w:rFonts w:ascii="Times New Roman" w:hAnsi="Times New Roman" w:cs="Times New Roman"/>
          <w:u w:val="single"/>
        </w:rPr>
        <w:t>MB</w:t>
      </w:r>
      <w:r w:rsidRPr="00595734">
        <w:rPr>
          <w:rFonts w:ascii="Times New Roman" w:hAnsi="Times New Roman" w:cs="Times New Roman"/>
          <w:lang w:val="ru-RU"/>
        </w:rPr>
        <w:t>.</w:t>
      </w:r>
    </w:p>
    <w:p w14:paraId="52A3C6A1" w14:textId="77777777" w:rsidR="000E40D1" w:rsidRPr="00595734" w:rsidRDefault="000E40D1" w:rsidP="000E40D1">
      <w:pPr>
        <w:rPr>
          <w:rFonts w:ascii="Times New Roman" w:hAnsi="Times New Roman" w:cs="Times New Roman"/>
          <w:b/>
          <w:bCs/>
          <w:lang w:val="ru-RU"/>
        </w:rPr>
      </w:pPr>
      <w:r w:rsidRPr="00595734">
        <w:rPr>
          <w:rFonts w:ascii="Times New Roman" w:hAnsi="Times New Roman" w:cs="Times New Roman"/>
          <w:b/>
          <w:bCs/>
          <w:lang w:val="ru-RU"/>
        </w:rPr>
        <w:t>Необходимые документы для предоставления:</w:t>
      </w:r>
    </w:p>
    <w:p w14:paraId="5584C6D5" w14:textId="2A4349C1" w:rsidR="009C1974" w:rsidRPr="00595734" w:rsidRDefault="009C1974" w:rsidP="009C197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595734">
        <w:rPr>
          <w:rFonts w:ascii="Times New Roman" w:hAnsi="Times New Roman" w:cs="Times New Roman"/>
          <w:lang w:val="ru-RU"/>
        </w:rPr>
        <w:t xml:space="preserve">Заполненное </w:t>
      </w:r>
      <w:r w:rsidRPr="00595734">
        <w:rPr>
          <w:rFonts w:ascii="Times New Roman" w:hAnsi="Times New Roman" w:cs="Times New Roman"/>
          <w:b/>
          <w:bCs/>
          <w:lang w:val="ru-RU"/>
        </w:rPr>
        <w:t>Приложение №1</w:t>
      </w:r>
      <w:r w:rsidRPr="00595734">
        <w:rPr>
          <w:rFonts w:ascii="Times New Roman" w:hAnsi="Times New Roman" w:cs="Times New Roman"/>
          <w:lang w:val="ru-RU"/>
        </w:rPr>
        <w:t xml:space="preserve"> (Декларация добросовестности и антикоррупционная оговорка). </w:t>
      </w:r>
    </w:p>
    <w:p w14:paraId="61CCB491" w14:textId="2D39857B" w:rsidR="009C1974" w:rsidRPr="00595734" w:rsidRDefault="009C1974" w:rsidP="009C197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595734">
        <w:rPr>
          <w:rFonts w:ascii="Times New Roman" w:hAnsi="Times New Roman" w:cs="Times New Roman"/>
          <w:lang w:val="ru-RU"/>
        </w:rPr>
        <w:t xml:space="preserve">Заполненное </w:t>
      </w:r>
      <w:r w:rsidRPr="00595734">
        <w:rPr>
          <w:rFonts w:ascii="Times New Roman" w:hAnsi="Times New Roman" w:cs="Times New Roman"/>
          <w:b/>
          <w:bCs/>
          <w:lang w:val="ru-RU"/>
        </w:rPr>
        <w:t>Приложение №2</w:t>
      </w:r>
      <w:r w:rsidRPr="00595734">
        <w:rPr>
          <w:rFonts w:ascii="Times New Roman" w:hAnsi="Times New Roman" w:cs="Times New Roman"/>
          <w:lang w:val="ru-RU"/>
        </w:rPr>
        <w:t xml:space="preserve"> (Декларация, гарантирующая конкурсную заявку). </w:t>
      </w:r>
    </w:p>
    <w:p w14:paraId="3F299CDC" w14:textId="77777777" w:rsidR="00CE67F9" w:rsidRDefault="00973CB7" w:rsidP="009C197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595734">
        <w:rPr>
          <w:rFonts w:ascii="Times New Roman" w:hAnsi="Times New Roman" w:cs="Times New Roman"/>
          <w:lang w:val="ru-RU"/>
        </w:rPr>
        <w:t>А</w:t>
      </w:r>
      <w:r w:rsidR="00640EFA" w:rsidRPr="00595734">
        <w:rPr>
          <w:rFonts w:ascii="Times New Roman" w:hAnsi="Times New Roman" w:cs="Times New Roman"/>
          <w:lang w:val="ru-RU"/>
        </w:rPr>
        <w:t>нкета участника</w:t>
      </w:r>
      <w:r w:rsidRPr="00595734">
        <w:rPr>
          <w:rFonts w:ascii="Times New Roman" w:hAnsi="Times New Roman" w:cs="Times New Roman"/>
          <w:lang w:val="ru-RU"/>
        </w:rPr>
        <w:t xml:space="preserve"> (</w:t>
      </w:r>
      <w:r w:rsidRPr="00595734">
        <w:rPr>
          <w:rFonts w:ascii="Times New Roman" w:hAnsi="Times New Roman" w:cs="Times New Roman"/>
          <w:b/>
          <w:bCs/>
          <w:lang w:val="ru-RU"/>
        </w:rPr>
        <w:t xml:space="preserve">приложение №3 к </w:t>
      </w:r>
      <w:r w:rsidR="00640EFA" w:rsidRPr="00595734">
        <w:rPr>
          <w:rFonts w:ascii="Times New Roman" w:hAnsi="Times New Roman" w:cs="Times New Roman"/>
          <w:b/>
          <w:bCs/>
          <w:lang w:val="ru-RU"/>
        </w:rPr>
        <w:t>конкурсу</w:t>
      </w:r>
      <w:r w:rsidR="00640EFA" w:rsidRPr="00595734">
        <w:rPr>
          <w:rFonts w:ascii="Times New Roman" w:hAnsi="Times New Roman" w:cs="Times New Roman"/>
          <w:lang w:val="ru-RU"/>
        </w:rPr>
        <w:t>)</w:t>
      </w:r>
      <w:r w:rsidR="00E84392">
        <w:rPr>
          <w:rFonts w:ascii="Times New Roman" w:hAnsi="Times New Roman" w:cs="Times New Roman"/>
          <w:lang w:val="ru-RU"/>
        </w:rPr>
        <w:t xml:space="preserve"> </w:t>
      </w:r>
    </w:p>
    <w:p w14:paraId="7ED473B4" w14:textId="44CBA8EB" w:rsidR="00CE67F9" w:rsidRPr="00FD3BD7" w:rsidRDefault="00CE67F9" w:rsidP="00CE67F9">
      <w:pPr>
        <w:pStyle w:val="ListParagraph"/>
        <w:spacing w:after="0" w:line="300" w:lineRule="atLeast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  <w:r w:rsidRPr="00FD3BD7">
        <w:rPr>
          <w:rFonts w:ascii="Times New Roman" w:eastAsia="Times New Roman" w:hAnsi="Times New Roman" w:cs="Times New Roman"/>
          <w:kern w:val="0"/>
          <w:lang w:val="ru-RU"/>
          <w14:ligatures w14:val="none"/>
        </w:rPr>
        <w:t xml:space="preserve">Обязательно необходимо </w:t>
      </w:r>
      <w:r w:rsidRPr="00FD3BD7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>указать</w:t>
      </w:r>
      <w:r w:rsidR="00FD3BD7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 xml:space="preserve"> в приложении №</w:t>
      </w:r>
      <w:r w:rsidR="00124F9F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>3,</w:t>
      </w:r>
      <w:r w:rsidRPr="00FD3BD7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 xml:space="preserve"> на какую услугу подаётся пакет документов</w:t>
      </w:r>
      <w:r w:rsidRPr="00FD3BD7">
        <w:rPr>
          <w:rFonts w:ascii="Times New Roman" w:eastAsia="Times New Roman" w:hAnsi="Times New Roman" w:cs="Times New Roman"/>
          <w:kern w:val="0"/>
          <w:lang w:val="ru-RU"/>
          <w14:ligatures w14:val="none"/>
        </w:rPr>
        <w:t>.</w:t>
      </w:r>
    </w:p>
    <w:p w14:paraId="31592D74" w14:textId="043C9517" w:rsidR="00A51297" w:rsidRDefault="00A51297" w:rsidP="009C197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Заполненное Коммерческое предложение.</w:t>
      </w:r>
    </w:p>
    <w:p w14:paraId="0537FAB1" w14:textId="765B8DBB" w:rsidR="009C1974" w:rsidRPr="00595734" w:rsidRDefault="009C1974" w:rsidP="009C197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595734">
        <w:rPr>
          <w:rFonts w:ascii="Times New Roman" w:hAnsi="Times New Roman" w:cs="Times New Roman"/>
          <w:lang w:val="ru-RU"/>
        </w:rPr>
        <w:t xml:space="preserve">Сканированная копия </w:t>
      </w:r>
      <w:r w:rsidRPr="00595734">
        <w:rPr>
          <w:rFonts w:ascii="Times New Roman" w:hAnsi="Times New Roman" w:cs="Times New Roman"/>
        </w:rPr>
        <w:t>ID</w:t>
      </w:r>
      <w:r w:rsidRPr="00595734">
        <w:rPr>
          <w:rFonts w:ascii="Times New Roman" w:hAnsi="Times New Roman" w:cs="Times New Roman"/>
          <w:lang w:val="ru-RU"/>
        </w:rPr>
        <w:t xml:space="preserve">-карты. </w:t>
      </w:r>
    </w:p>
    <w:p w14:paraId="4F990DE0" w14:textId="6D26DCBB" w:rsidR="009C1974" w:rsidRPr="00595734" w:rsidRDefault="009C1974" w:rsidP="009C197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595734">
        <w:rPr>
          <w:rFonts w:ascii="Times New Roman" w:hAnsi="Times New Roman" w:cs="Times New Roman"/>
          <w:lang w:val="ru-RU"/>
        </w:rPr>
        <w:t xml:space="preserve">При наличии свидетельства индивидуального предпринимателя – скан документа и справка из налоговой об отсутствии задолженности. </w:t>
      </w:r>
    </w:p>
    <w:p w14:paraId="3DB61F58" w14:textId="3CA158C6" w:rsidR="009C1974" w:rsidRPr="00595734" w:rsidRDefault="009C1974" w:rsidP="009C197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595734">
        <w:rPr>
          <w:rFonts w:ascii="Times New Roman" w:hAnsi="Times New Roman" w:cs="Times New Roman"/>
          <w:lang w:val="ru-RU"/>
        </w:rPr>
        <w:t xml:space="preserve">Справка об отсутствии судимости. </w:t>
      </w:r>
    </w:p>
    <w:p w14:paraId="0EDD4C10" w14:textId="1BDF9EA4" w:rsidR="009C1974" w:rsidRPr="00595734" w:rsidRDefault="009C1974" w:rsidP="009C197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595734">
        <w:rPr>
          <w:rFonts w:ascii="Times New Roman" w:hAnsi="Times New Roman" w:cs="Times New Roman"/>
          <w:lang w:val="ru-RU"/>
        </w:rPr>
        <w:t xml:space="preserve">Удостоверение по направленной услуге. </w:t>
      </w:r>
    </w:p>
    <w:p w14:paraId="5ABBB42A" w14:textId="7644CCB3" w:rsidR="009C1974" w:rsidRPr="00595734" w:rsidRDefault="009C1974" w:rsidP="009C197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595734">
        <w:rPr>
          <w:rFonts w:ascii="Times New Roman" w:hAnsi="Times New Roman" w:cs="Times New Roman"/>
          <w:lang w:val="ru-RU"/>
        </w:rPr>
        <w:t xml:space="preserve">Сертификаты, подтверждающие квалификацию. </w:t>
      </w:r>
    </w:p>
    <w:p w14:paraId="1AF7CCAC" w14:textId="77777777" w:rsidR="000E40D1" w:rsidRPr="00595734" w:rsidRDefault="000E40D1" w:rsidP="000E40D1">
      <w:pPr>
        <w:rPr>
          <w:rFonts w:ascii="Times New Roman" w:hAnsi="Times New Roman" w:cs="Times New Roman"/>
          <w:lang w:val="ru-RU"/>
        </w:rPr>
      </w:pPr>
      <w:r w:rsidRPr="00595734">
        <w:rPr>
          <w:rFonts w:ascii="Times New Roman" w:hAnsi="Times New Roman" w:cs="Times New Roman"/>
          <w:b/>
          <w:bCs/>
          <w:lang w:val="ru-RU"/>
        </w:rPr>
        <w:t>Основные требования к подаче квалификационных документов:</w:t>
      </w:r>
    </w:p>
    <w:p w14:paraId="2F73B582" w14:textId="77777777" w:rsidR="000E40D1" w:rsidRPr="00595734" w:rsidRDefault="000E40D1" w:rsidP="000E40D1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595734">
        <w:rPr>
          <w:rFonts w:ascii="Times New Roman" w:hAnsi="Times New Roman" w:cs="Times New Roman"/>
          <w:lang w:val="ru-RU"/>
        </w:rPr>
        <w:t>Участники конкурса должны предоставить заявку на участие на русском языке в соответствии с требованиями конкурса и отправить на указанную электронную почту.</w:t>
      </w:r>
      <w:r w:rsidRPr="00595734">
        <w:rPr>
          <w:rFonts w:ascii="Times New Roman" w:hAnsi="Times New Roman" w:cs="Times New Roman"/>
          <w:lang w:val="ru-RU"/>
        </w:rPr>
        <w:br/>
        <w:t>2. Все документы, предоставленные в рамках отбора, рассматриваются как конфиденциальные.</w:t>
      </w:r>
      <w:r w:rsidRPr="00595734">
        <w:rPr>
          <w:rFonts w:ascii="Times New Roman" w:hAnsi="Times New Roman" w:cs="Times New Roman"/>
          <w:lang w:val="ru-RU"/>
        </w:rPr>
        <w:br/>
        <w:t>3. Подавая свое предложение, Участник тем самым выражает свое согласие на все условия, указанные в требованиях Компании.</w:t>
      </w:r>
    </w:p>
    <w:p w14:paraId="0028F831" w14:textId="77777777" w:rsidR="000E40D1" w:rsidRPr="00595734" w:rsidRDefault="000E40D1" w:rsidP="000E40D1">
      <w:pPr>
        <w:rPr>
          <w:rFonts w:ascii="Times New Roman" w:hAnsi="Times New Roman" w:cs="Times New Roman"/>
          <w:b/>
          <w:bCs/>
          <w:lang w:val="ru-RU"/>
        </w:rPr>
      </w:pPr>
      <w:r w:rsidRPr="00595734">
        <w:rPr>
          <w:rFonts w:ascii="Times New Roman" w:hAnsi="Times New Roman" w:cs="Times New Roman"/>
          <w:b/>
          <w:bCs/>
          <w:lang w:val="ru-RU"/>
        </w:rPr>
        <w:t>Участники представляют документы в двух отдельных пакетах при этом оба пакета подаются одновременно на вышеуказанную почту:</w:t>
      </w:r>
    </w:p>
    <w:p w14:paraId="3EC6156A" w14:textId="77777777" w:rsidR="000E40D1" w:rsidRPr="00595734" w:rsidRDefault="000E40D1" w:rsidP="000E40D1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595734">
        <w:rPr>
          <w:rFonts w:ascii="Times New Roman" w:hAnsi="Times New Roman" w:cs="Times New Roman"/>
          <w:b/>
          <w:bCs/>
          <w:lang w:val="ru-RU"/>
        </w:rPr>
        <w:lastRenderedPageBreak/>
        <w:t>Пакет №1</w:t>
      </w:r>
      <w:r w:rsidRPr="00595734">
        <w:rPr>
          <w:rFonts w:ascii="Times New Roman" w:hAnsi="Times New Roman" w:cs="Times New Roman"/>
          <w:lang w:val="ru-RU"/>
        </w:rPr>
        <w:t xml:space="preserve"> – квалификационное и техническое предложения (предоставляется без пароля),</w:t>
      </w:r>
    </w:p>
    <w:p w14:paraId="66304665" w14:textId="409E5827" w:rsidR="009C1974" w:rsidRPr="00595734" w:rsidRDefault="00A300A6" w:rsidP="00A300A6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595734">
        <w:rPr>
          <w:rFonts w:ascii="Times New Roman" w:hAnsi="Times New Roman" w:cs="Times New Roman"/>
          <w:b/>
          <w:bCs/>
          <w:lang w:val="ru-RU"/>
        </w:rPr>
        <w:t>Пакет №2</w:t>
      </w:r>
      <w:r w:rsidRPr="00595734">
        <w:rPr>
          <w:rFonts w:ascii="Times New Roman" w:hAnsi="Times New Roman" w:cs="Times New Roman"/>
          <w:lang w:val="ru-RU"/>
        </w:rPr>
        <w:t xml:space="preserve"> – коммерческое </w:t>
      </w:r>
      <w:r w:rsidR="002A6A5B" w:rsidRPr="00595734">
        <w:rPr>
          <w:rFonts w:ascii="Times New Roman" w:hAnsi="Times New Roman" w:cs="Times New Roman"/>
          <w:lang w:val="ru-RU"/>
        </w:rPr>
        <w:t>предложение (</w:t>
      </w:r>
      <w:r w:rsidRPr="00595734">
        <w:rPr>
          <w:rFonts w:ascii="Times New Roman" w:hAnsi="Times New Roman" w:cs="Times New Roman"/>
          <w:lang w:val="ru-RU"/>
        </w:rPr>
        <w:t>обязательно указать стоимость за 1 час; документ должен быть защищён паролем, пароль отправляется участником по запросу заказчика)</w:t>
      </w:r>
    </w:p>
    <w:p w14:paraId="6B88333B" w14:textId="77777777" w:rsidR="000E40D1" w:rsidRPr="00595734" w:rsidRDefault="000E40D1" w:rsidP="000E40D1">
      <w:pPr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595734">
        <w:rPr>
          <w:rFonts w:ascii="Times New Roman" w:hAnsi="Times New Roman" w:cs="Times New Roman"/>
          <w:lang w:val="ru-RU"/>
        </w:rPr>
        <w:t>КГК оставляет за собой право запросить дополнительные подтверждающие документы или провести проверку предоставленной информации. При выявлении недостоверных сведений — заявка будет отклонена.</w:t>
      </w:r>
    </w:p>
    <w:p w14:paraId="632255A5" w14:textId="19FED3BC" w:rsidR="000E40D1" w:rsidRPr="00595734" w:rsidRDefault="000E40D1" w:rsidP="000E40D1">
      <w:pPr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595734">
        <w:rPr>
          <w:rFonts w:ascii="Times New Roman" w:hAnsi="Times New Roman" w:cs="Times New Roman"/>
          <w:lang w:val="ru-RU"/>
        </w:rPr>
        <w:t>При наличии вопросов по настоящему Приглашению участник может обратиться по электронному адресу:</w:t>
      </w:r>
      <w:r w:rsidRPr="00595734">
        <w:rPr>
          <w:rFonts w:ascii="Times New Roman" w:hAnsi="Times New Roman" w:cs="Times New Roman"/>
        </w:rPr>
        <w:t> </w:t>
      </w:r>
      <w:r w:rsidR="009C1974">
        <w:fldChar w:fldCharType="begin"/>
      </w:r>
      <w:r w:rsidR="009C1974">
        <w:instrText>HYPERLINK</w:instrText>
      </w:r>
      <w:r w:rsidR="009C1974" w:rsidRPr="00D15688">
        <w:rPr>
          <w:lang w:val="ru-RU"/>
          <w:rPrChange w:id="21" w:author="Akylbek Osmonov" w:date="2026-02-13T10:25:00Z" w16du:dateUtc="2026-02-13T04:25:00Z">
            <w:rPr/>
          </w:rPrChange>
        </w:rPr>
        <w:instrText xml:space="preserve"> "</w:instrText>
      </w:r>
      <w:r w:rsidR="009C1974">
        <w:instrText>mailto</w:instrText>
      </w:r>
      <w:r w:rsidR="009C1974" w:rsidRPr="00D15688">
        <w:rPr>
          <w:lang w:val="ru-RU"/>
          <w:rPrChange w:id="22" w:author="Akylbek Osmonov" w:date="2026-02-13T10:25:00Z" w16du:dateUtc="2026-02-13T04:25:00Z">
            <w:rPr/>
          </w:rPrChange>
        </w:rPr>
        <w:instrText>:</w:instrText>
      </w:r>
      <w:r w:rsidR="009C1974">
        <w:instrText>Altynai</w:instrText>
      </w:r>
      <w:r w:rsidR="009C1974" w:rsidRPr="00D15688">
        <w:rPr>
          <w:lang w:val="ru-RU"/>
          <w:rPrChange w:id="23" w:author="Akylbek Osmonov" w:date="2026-02-13T10:25:00Z" w16du:dateUtc="2026-02-13T04:25:00Z">
            <w:rPr/>
          </w:rPrChange>
        </w:rPr>
        <w:instrText>.</w:instrText>
      </w:r>
      <w:r w:rsidR="009C1974">
        <w:instrText>Sargaldakova</w:instrText>
      </w:r>
      <w:r w:rsidR="009C1974" w:rsidRPr="00D15688">
        <w:rPr>
          <w:lang w:val="ru-RU"/>
          <w:rPrChange w:id="24" w:author="Akylbek Osmonov" w:date="2026-02-13T10:25:00Z" w16du:dateUtc="2026-02-13T04:25:00Z">
            <w:rPr/>
          </w:rPrChange>
        </w:rPr>
        <w:instrText>@</w:instrText>
      </w:r>
      <w:r w:rsidR="009C1974">
        <w:instrText>kumtor</w:instrText>
      </w:r>
      <w:r w:rsidR="009C1974" w:rsidRPr="00D15688">
        <w:rPr>
          <w:lang w:val="ru-RU"/>
          <w:rPrChange w:id="25" w:author="Akylbek Osmonov" w:date="2026-02-13T10:25:00Z" w16du:dateUtc="2026-02-13T04:25:00Z">
            <w:rPr/>
          </w:rPrChange>
        </w:rPr>
        <w:instrText>.</w:instrText>
      </w:r>
      <w:r w:rsidR="009C1974">
        <w:instrText>kg</w:instrText>
      </w:r>
      <w:r w:rsidR="009C1974" w:rsidRPr="00D15688">
        <w:rPr>
          <w:lang w:val="ru-RU"/>
          <w:rPrChange w:id="26" w:author="Akylbek Osmonov" w:date="2026-02-13T10:25:00Z" w16du:dateUtc="2026-02-13T04:25:00Z">
            <w:rPr/>
          </w:rPrChange>
        </w:rPr>
        <w:instrText>"</w:instrText>
      </w:r>
      <w:r w:rsidR="009C1974">
        <w:fldChar w:fldCharType="separate"/>
      </w:r>
      <w:r w:rsidR="009C1974" w:rsidRPr="00595734">
        <w:rPr>
          <w:rStyle w:val="Hyperlink"/>
          <w:rFonts w:ascii="Times New Roman" w:hAnsi="Times New Roman" w:cs="Times New Roman"/>
          <w:lang w:val="ru-RU"/>
        </w:rPr>
        <w:t>Altynai.Sargaldakova@kumtor.kg</w:t>
      </w:r>
      <w:r w:rsidR="009C1974">
        <w:fldChar w:fldCharType="end"/>
      </w:r>
      <w:r w:rsidR="009C1974" w:rsidRPr="00595734">
        <w:rPr>
          <w:rFonts w:ascii="Times New Roman" w:hAnsi="Times New Roman" w:cs="Times New Roman"/>
          <w:lang w:val="ru-RU"/>
        </w:rPr>
        <w:t xml:space="preserve">   </w:t>
      </w:r>
      <w:r w:rsidRPr="00595734">
        <w:rPr>
          <w:rFonts w:ascii="Times New Roman" w:hAnsi="Times New Roman" w:cs="Times New Roman"/>
          <w:lang w:val="ru-RU"/>
        </w:rPr>
        <w:t xml:space="preserve"> за получением разъяснений, но не позднее 3 рабочих дней до истечения окончательного срока представления квалификационных документов. Разъяснения направляются обратившемуся поставщику по электронной почте, с которой был получен запрос, не позднее 3 (трех) календарных дней с момента получения запроса.</w:t>
      </w:r>
    </w:p>
    <w:p w14:paraId="254D6ED9" w14:textId="77777777" w:rsidR="000E40D1" w:rsidRPr="00595734" w:rsidRDefault="000E40D1" w:rsidP="000E40D1">
      <w:pPr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595734">
        <w:rPr>
          <w:rFonts w:ascii="Times New Roman" w:hAnsi="Times New Roman" w:cs="Times New Roman"/>
          <w:lang w:val="ru-RU"/>
        </w:rPr>
        <w:t>После истечения срока подачи документов участники не могут вносить изменения или дополнения.</w:t>
      </w:r>
    </w:p>
    <w:p w14:paraId="2BB3A93E" w14:textId="56F14F54" w:rsidR="009434F7" w:rsidRPr="00595734" w:rsidRDefault="000E40D1" w:rsidP="009434F7">
      <w:pPr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595734">
        <w:rPr>
          <w:rFonts w:ascii="Times New Roman" w:hAnsi="Times New Roman" w:cs="Times New Roman"/>
          <w:lang w:val="ru-RU"/>
        </w:rPr>
        <w:t>Конкурсные предложения, поданные Участниками отбора позднее указанных сроков, не принимаются и не рассматриваются.</w:t>
      </w:r>
    </w:p>
    <w:p w14:paraId="393E82B2" w14:textId="77777777" w:rsidR="000E40D1" w:rsidRPr="00595734" w:rsidRDefault="000E40D1" w:rsidP="000E40D1">
      <w:pPr>
        <w:rPr>
          <w:rFonts w:ascii="Times New Roman" w:hAnsi="Times New Roman" w:cs="Times New Roman"/>
          <w:lang w:val="ru-RU"/>
        </w:rPr>
      </w:pPr>
      <w:r w:rsidRPr="00595734">
        <w:rPr>
          <w:rFonts w:ascii="Times New Roman" w:hAnsi="Times New Roman" w:cs="Times New Roman"/>
          <w:lang w:val="ru-RU"/>
        </w:rPr>
        <w:t>КГК оставляет за собой право отклонить любую заявку, не соответствующую требованиям. Подача документов не гарантирует участие в следующих этапах закупочной процедуры.</w:t>
      </w:r>
    </w:p>
    <w:p w14:paraId="357E1F48" w14:textId="3005F3B9" w:rsidR="000E40D1" w:rsidRPr="00595734" w:rsidRDefault="000E40D1">
      <w:pPr>
        <w:rPr>
          <w:rFonts w:ascii="Times New Roman" w:hAnsi="Times New Roman" w:cs="Times New Roman"/>
          <w:b/>
          <w:bCs/>
          <w:lang w:val="ru-RU"/>
        </w:rPr>
      </w:pPr>
      <w:r w:rsidRPr="00595734">
        <w:rPr>
          <w:rFonts w:ascii="Times New Roman" w:hAnsi="Times New Roman" w:cs="Times New Roman"/>
          <w:lang w:val="ru-RU"/>
        </w:rPr>
        <w:t>Заказчик может перенести окончательную дату подачи квалификационных документов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</w:t>
      </w:r>
      <w:r w:rsidRPr="00595734">
        <w:rPr>
          <w:rFonts w:ascii="Times New Roman" w:hAnsi="Times New Roman" w:cs="Times New Roman"/>
        </w:rPr>
        <w:t> </w:t>
      </w:r>
      <w:r w:rsidRPr="00595734">
        <w:rPr>
          <w:rFonts w:ascii="Times New Roman" w:hAnsi="Times New Roman" w:cs="Times New Roman"/>
          <w:b/>
          <w:bCs/>
        </w:rPr>
        <w:t>https</w:t>
      </w:r>
      <w:r w:rsidRPr="00595734">
        <w:rPr>
          <w:rFonts w:ascii="Times New Roman" w:hAnsi="Times New Roman" w:cs="Times New Roman"/>
          <w:b/>
          <w:bCs/>
          <w:lang w:val="ru-RU"/>
        </w:rPr>
        <w:t>://</w:t>
      </w:r>
      <w:r w:rsidRPr="00595734">
        <w:rPr>
          <w:rFonts w:ascii="Times New Roman" w:hAnsi="Times New Roman" w:cs="Times New Roman"/>
          <w:b/>
          <w:bCs/>
        </w:rPr>
        <w:t>www</w:t>
      </w:r>
      <w:r w:rsidRPr="00595734">
        <w:rPr>
          <w:rFonts w:ascii="Times New Roman" w:hAnsi="Times New Roman" w:cs="Times New Roman"/>
          <w:b/>
          <w:bCs/>
          <w:lang w:val="ru-RU"/>
        </w:rPr>
        <w:t>.</w:t>
      </w:r>
      <w:proofErr w:type="spellStart"/>
      <w:r w:rsidRPr="00595734">
        <w:rPr>
          <w:rFonts w:ascii="Times New Roman" w:hAnsi="Times New Roman" w:cs="Times New Roman"/>
          <w:b/>
          <w:bCs/>
        </w:rPr>
        <w:t>kumtor</w:t>
      </w:r>
      <w:proofErr w:type="spellEnd"/>
      <w:r w:rsidRPr="00595734">
        <w:rPr>
          <w:rFonts w:ascii="Times New Roman" w:hAnsi="Times New Roman" w:cs="Times New Roman"/>
          <w:b/>
          <w:bCs/>
          <w:lang w:val="ru-RU"/>
        </w:rPr>
        <w:t>.</w:t>
      </w:r>
      <w:r w:rsidRPr="00595734">
        <w:rPr>
          <w:rFonts w:ascii="Times New Roman" w:hAnsi="Times New Roman" w:cs="Times New Roman"/>
          <w:b/>
          <w:bCs/>
        </w:rPr>
        <w:t>kg</w:t>
      </w:r>
      <w:r w:rsidRPr="00595734">
        <w:rPr>
          <w:rFonts w:ascii="Times New Roman" w:hAnsi="Times New Roman" w:cs="Times New Roman"/>
          <w:b/>
          <w:bCs/>
          <w:lang w:val="ru-RU"/>
        </w:rPr>
        <w:t>/</w:t>
      </w:r>
      <w:proofErr w:type="spellStart"/>
      <w:r w:rsidRPr="00595734">
        <w:rPr>
          <w:rFonts w:ascii="Times New Roman" w:hAnsi="Times New Roman" w:cs="Times New Roman"/>
          <w:b/>
          <w:bCs/>
        </w:rPr>
        <w:t>ru</w:t>
      </w:r>
      <w:proofErr w:type="spellEnd"/>
      <w:r w:rsidRPr="00595734">
        <w:rPr>
          <w:rFonts w:ascii="Times New Roman" w:hAnsi="Times New Roman" w:cs="Times New Roman"/>
          <w:b/>
          <w:bCs/>
          <w:lang w:val="ru-RU"/>
        </w:rPr>
        <w:t>/</w:t>
      </w:r>
      <w:r w:rsidRPr="00595734">
        <w:rPr>
          <w:rFonts w:ascii="Times New Roman" w:hAnsi="Times New Roman" w:cs="Times New Roman"/>
          <w:lang w:val="ru-RU"/>
        </w:rPr>
        <w:t>, где было размещено объявление о проведении настоящего конкурса.</w:t>
      </w:r>
    </w:p>
    <w:p w14:paraId="6D3ECFF9" w14:textId="77777777" w:rsidR="00697754" w:rsidRPr="00595734" w:rsidRDefault="00697754" w:rsidP="00697754">
      <w:pPr>
        <w:ind w:left="360"/>
        <w:rPr>
          <w:rFonts w:ascii="Times New Roman" w:hAnsi="Times New Roman" w:cs="Times New Roman"/>
          <w:b/>
          <w:bCs/>
          <w:lang w:val="ky-KG"/>
        </w:rPr>
      </w:pPr>
      <w:r w:rsidRPr="00595734">
        <w:rPr>
          <w:rFonts w:ascii="Times New Roman" w:hAnsi="Times New Roman" w:cs="Times New Roman"/>
          <w:b/>
          <w:bCs/>
          <w:lang w:val="ky-KG"/>
        </w:rPr>
        <w:t>ВАЖНО (ПРИ ПОДАЧЕ ДОКУМЕНТОВ В КОНВЕРТАХ)</w:t>
      </w:r>
    </w:p>
    <w:p w14:paraId="1DBD7C2B" w14:textId="77777777" w:rsidR="00697754" w:rsidRPr="00595734" w:rsidRDefault="00697754" w:rsidP="00697754">
      <w:pPr>
        <w:ind w:left="360"/>
        <w:rPr>
          <w:rFonts w:ascii="Times New Roman" w:hAnsi="Times New Roman" w:cs="Times New Roman"/>
          <w:b/>
          <w:bCs/>
          <w:lang w:val="ky-KG"/>
        </w:rPr>
      </w:pPr>
      <w:r w:rsidRPr="00595734">
        <w:rPr>
          <w:rFonts w:ascii="Times New Roman" w:hAnsi="Times New Roman" w:cs="Times New Roman"/>
          <w:b/>
          <w:bCs/>
          <w:lang w:val="ky-KG"/>
        </w:rPr>
        <w:t>Исполнитель может подать документы:</w:t>
      </w:r>
    </w:p>
    <w:p w14:paraId="09514914" w14:textId="4277107A" w:rsidR="00697754" w:rsidRPr="00595734" w:rsidRDefault="00697754" w:rsidP="00697754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lang w:val="ky-KG"/>
        </w:rPr>
      </w:pPr>
      <w:r w:rsidRPr="00595734">
        <w:rPr>
          <w:rFonts w:ascii="Times New Roman" w:hAnsi="Times New Roman" w:cs="Times New Roman"/>
          <w:lang w:val="ky-KG"/>
        </w:rPr>
        <w:t>в электронном вид</w:t>
      </w:r>
      <w:r w:rsidRPr="00FD3BD7">
        <w:rPr>
          <w:rFonts w:ascii="Times New Roman" w:hAnsi="Times New Roman" w:cs="Times New Roman"/>
          <w:lang w:val="ky-KG"/>
        </w:rPr>
        <w:t xml:space="preserve">е на </w:t>
      </w:r>
      <w:r w:rsidR="00124F9F">
        <w:fldChar w:fldCharType="begin"/>
      </w:r>
      <w:r w:rsidR="00124F9F">
        <w:instrText>HYPERLINK</w:instrText>
      </w:r>
      <w:r w:rsidR="00124F9F" w:rsidRPr="00D15688">
        <w:rPr>
          <w:lang w:val="ru-RU"/>
          <w:rPrChange w:id="27" w:author="Akylbek Osmonov" w:date="2026-02-13T10:25:00Z" w16du:dateUtc="2026-02-13T04:25:00Z">
            <w:rPr/>
          </w:rPrChange>
        </w:rPr>
        <w:instrText xml:space="preserve"> "</w:instrText>
      </w:r>
      <w:r w:rsidR="00124F9F">
        <w:instrText>mailto</w:instrText>
      </w:r>
      <w:r w:rsidR="00124F9F" w:rsidRPr="00D15688">
        <w:rPr>
          <w:lang w:val="ru-RU"/>
          <w:rPrChange w:id="28" w:author="Akylbek Osmonov" w:date="2026-02-13T10:25:00Z" w16du:dateUtc="2026-02-13T04:25:00Z">
            <w:rPr/>
          </w:rPrChange>
        </w:rPr>
        <w:instrText>:</w:instrText>
      </w:r>
      <w:r w:rsidR="00124F9F">
        <w:instrText>miningservice</w:instrText>
      </w:r>
      <w:r w:rsidR="00124F9F" w:rsidRPr="00D15688">
        <w:rPr>
          <w:lang w:val="ru-RU"/>
          <w:rPrChange w:id="29" w:author="Akylbek Osmonov" w:date="2026-02-13T10:25:00Z" w16du:dateUtc="2026-02-13T04:25:00Z">
            <w:rPr/>
          </w:rPrChange>
        </w:rPr>
        <w:instrText>@</w:instrText>
      </w:r>
      <w:r w:rsidR="00124F9F">
        <w:instrText>kumtor</w:instrText>
      </w:r>
      <w:r w:rsidR="00124F9F" w:rsidRPr="00D15688">
        <w:rPr>
          <w:lang w:val="ru-RU"/>
          <w:rPrChange w:id="30" w:author="Akylbek Osmonov" w:date="2026-02-13T10:25:00Z" w16du:dateUtc="2026-02-13T04:25:00Z">
            <w:rPr/>
          </w:rPrChange>
        </w:rPr>
        <w:instrText>.</w:instrText>
      </w:r>
      <w:r w:rsidR="00124F9F">
        <w:instrText>kg</w:instrText>
      </w:r>
      <w:r w:rsidR="00124F9F" w:rsidRPr="00D15688">
        <w:rPr>
          <w:lang w:val="ru-RU"/>
          <w:rPrChange w:id="31" w:author="Akylbek Osmonov" w:date="2026-02-13T10:25:00Z" w16du:dateUtc="2026-02-13T04:25:00Z">
            <w:rPr/>
          </w:rPrChange>
        </w:rPr>
        <w:instrText>"</w:instrText>
      </w:r>
      <w:r w:rsidR="00124F9F">
        <w:fldChar w:fldCharType="separate"/>
      </w:r>
      <w:r w:rsidR="00124F9F" w:rsidRPr="00124F9F">
        <w:rPr>
          <w:rStyle w:val="Hyperlink"/>
          <w:rFonts w:ascii="Times New Roman" w:hAnsi="Times New Roman" w:cs="Times New Roman"/>
          <w:b/>
          <w:bCs/>
        </w:rPr>
        <w:t>miningservice</w:t>
      </w:r>
      <w:r w:rsidR="00124F9F" w:rsidRPr="00124F9F">
        <w:rPr>
          <w:rStyle w:val="Hyperlink"/>
          <w:rFonts w:ascii="Times New Roman" w:hAnsi="Times New Roman" w:cs="Times New Roman"/>
          <w:b/>
          <w:bCs/>
          <w:lang w:val="ru-RU"/>
        </w:rPr>
        <w:t>@</w:t>
      </w:r>
      <w:r w:rsidR="00124F9F" w:rsidRPr="00124F9F">
        <w:rPr>
          <w:rStyle w:val="Hyperlink"/>
          <w:rFonts w:ascii="Times New Roman" w:hAnsi="Times New Roman" w:cs="Times New Roman"/>
          <w:b/>
          <w:bCs/>
        </w:rPr>
        <w:t>kumtor</w:t>
      </w:r>
      <w:r w:rsidR="00124F9F" w:rsidRPr="00124F9F">
        <w:rPr>
          <w:rStyle w:val="Hyperlink"/>
          <w:rFonts w:ascii="Times New Roman" w:hAnsi="Times New Roman" w:cs="Times New Roman"/>
          <w:b/>
          <w:bCs/>
          <w:lang w:val="ru-RU"/>
        </w:rPr>
        <w:t>.</w:t>
      </w:r>
      <w:r w:rsidR="00124F9F" w:rsidRPr="00124F9F">
        <w:rPr>
          <w:rStyle w:val="Hyperlink"/>
          <w:rFonts w:ascii="Times New Roman" w:hAnsi="Times New Roman" w:cs="Times New Roman"/>
          <w:b/>
          <w:bCs/>
        </w:rPr>
        <w:t>kg</w:t>
      </w:r>
      <w:r w:rsidR="00124F9F">
        <w:fldChar w:fldCharType="end"/>
      </w:r>
      <w:r w:rsidR="00124F9F" w:rsidRPr="00124F9F">
        <w:rPr>
          <w:b/>
          <w:bCs/>
          <w:lang w:val="ru-RU"/>
        </w:rPr>
        <w:t xml:space="preserve"> </w:t>
      </w:r>
      <w:r w:rsidR="00124F9F" w:rsidRPr="00595734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595734">
        <w:rPr>
          <w:rFonts w:ascii="Times New Roman" w:hAnsi="Times New Roman" w:cs="Times New Roman"/>
          <w:lang w:val="ky-KG"/>
        </w:rPr>
        <w:t>, и/или</w:t>
      </w:r>
    </w:p>
    <w:p w14:paraId="0E6D345F" w14:textId="77777777" w:rsidR="00697754" w:rsidRPr="00595734" w:rsidRDefault="00697754" w:rsidP="00697754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lang w:val="ky-KG"/>
        </w:rPr>
      </w:pPr>
      <w:r w:rsidRPr="00595734">
        <w:rPr>
          <w:rFonts w:ascii="Times New Roman" w:hAnsi="Times New Roman" w:cs="Times New Roman"/>
          <w:lang w:val="ky-KG"/>
        </w:rPr>
        <w:t>в запечатанном виде в конвертах.</w:t>
      </w:r>
    </w:p>
    <w:p w14:paraId="0E7EEB85" w14:textId="77777777" w:rsidR="00697754" w:rsidRPr="00595734" w:rsidRDefault="00697754" w:rsidP="00697754">
      <w:pPr>
        <w:ind w:left="360"/>
        <w:rPr>
          <w:rFonts w:ascii="Times New Roman" w:hAnsi="Times New Roman" w:cs="Times New Roman"/>
          <w:b/>
          <w:bCs/>
          <w:lang w:val="ky-KG"/>
        </w:rPr>
      </w:pPr>
      <w:r w:rsidRPr="00595734">
        <w:rPr>
          <w:rFonts w:ascii="Times New Roman" w:hAnsi="Times New Roman" w:cs="Times New Roman"/>
          <w:b/>
          <w:bCs/>
          <w:lang w:val="ky-KG"/>
        </w:rPr>
        <w:t>Требования к конвертам:</w:t>
      </w:r>
    </w:p>
    <w:p w14:paraId="361DF9F9" w14:textId="77777777" w:rsidR="00697754" w:rsidRPr="00595734" w:rsidRDefault="00697754" w:rsidP="00697754">
      <w:pPr>
        <w:ind w:left="360"/>
        <w:rPr>
          <w:rFonts w:ascii="Times New Roman" w:hAnsi="Times New Roman" w:cs="Times New Roman"/>
          <w:lang w:val="ky-KG"/>
        </w:rPr>
      </w:pPr>
      <w:r w:rsidRPr="00595734">
        <w:rPr>
          <w:rFonts w:ascii="Times New Roman" w:hAnsi="Times New Roman" w:cs="Times New Roman"/>
          <w:lang w:val="ky-KG"/>
        </w:rPr>
        <w:t>Пакет №1 (квалификационные документы) — в отдельном конверте.</w:t>
      </w:r>
    </w:p>
    <w:p w14:paraId="370BA930" w14:textId="77777777" w:rsidR="00697754" w:rsidRPr="00595734" w:rsidRDefault="00697754" w:rsidP="00697754">
      <w:pPr>
        <w:ind w:left="360"/>
        <w:rPr>
          <w:rFonts w:ascii="Times New Roman" w:hAnsi="Times New Roman" w:cs="Times New Roman"/>
          <w:lang w:val="ky-KG"/>
        </w:rPr>
      </w:pPr>
      <w:r w:rsidRPr="00595734">
        <w:rPr>
          <w:rFonts w:ascii="Times New Roman" w:hAnsi="Times New Roman" w:cs="Times New Roman"/>
          <w:lang w:val="ky-KG"/>
        </w:rPr>
        <w:t>Пакет №2 (коммерческое предложение) — в отдельном конверте.</w:t>
      </w:r>
    </w:p>
    <w:p w14:paraId="55666736" w14:textId="77777777" w:rsidR="00697754" w:rsidRPr="00595734" w:rsidRDefault="00697754" w:rsidP="00697754">
      <w:pPr>
        <w:ind w:left="360"/>
        <w:rPr>
          <w:rFonts w:ascii="Times New Roman" w:hAnsi="Times New Roman" w:cs="Times New Roman"/>
          <w:b/>
          <w:bCs/>
          <w:lang w:val="ky-KG"/>
        </w:rPr>
      </w:pPr>
      <w:r w:rsidRPr="00595734">
        <w:rPr>
          <w:rFonts w:ascii="Times New Roman" w:hAnsi="Times New Roman" w:cs="Times New Roman"/>
          <w:b/>
          <w:bCs/>
          <w:lang w:val="ky-KG"/>
        </w:rPr>
        <w:t>На каждом конверте обязательно указать:</w:t>
      </w:r>
    </w:p>
    <w:p w14:paraId="5492551D" w14:textId="77777777" w:rsidR="00697754" w:rsidRPr="00595734" w:rsidRDefault="00697754" w:rsidP="00697754">
      <w:pPr>
        <w:ind w:left="360"/>
        <w:rPr>
          <w:rFonts w:ascii="Times New Roman" w:hAnsi="Times New Roman" w:cs="Times New Roman"/>
          <w:lang w:val="ky-KG"/>
        </w:rPr>
      </w:pPr>
      <w:r w:rsidRPr="00595734">
        <w:rPr>
          <w:rFonts w:ascii="Times New Roman" w:hAnsi="Times New Roman" w:cs="Times New Roman"/>
          <w:lang w:val="ky-KG"/>
        </w:rPr>
        <w:t>ФИО, дату подачи и услугу, на которую подаётся исполнитель.</w:t>
      </w:r>
    </w:p>
    <w:p w14:paraId="5857FC73" w14:textId="4EFAC8C9" w:rsidR="00697754" w:rsidRPr="00595734" w:rsidRDefault="00697754" w:rsidP="000276DE">
      <w:pPr>
        <w:ind w:left="360"/>
        <w:rPr>
          <w:rFonts w:ascii="Times New Roman" w:hAnsi="Times New Roman" w:cs="Times New Roman"/>
          <w:b/>
          <w:bCs/>
          <w:color w:val="FF0000"/>
          <w:lang w:val="ky-KG"/>
        </w:rPr>
      </w:pPr>
      <w:r w:rsidRPr="00595734">
        <w:rPr>
          <w:rFonts w:ascii="Segoe UI Emoji" w:hAnsi="Segoe UI Emoji" w:cs="Segoe UI Emoji"/>
          <w:b/>
          <w:bCs/>
          <w:color w:val="FF0000"/>
          <w:lang w:val="ky-KG"/>
        </w:rPr>
        <w:t>⚠️</w:t>
      </w:r>
      <w:r w:rsidRPr="00595734">
        <w:rPr>
          <w:rFonts w:ascii="Times New Roman" w:hAnsi="Times New Roman" w:cs="Times New Roman"/>
          <w:b/>
          <w:bCs/>
          <w:color w:val="FF0000"/>
          <w:lang w:val="ky-KG"/>
        </w:rPr>
        <w:t xml:space="preserve"> Письма без указания ФИО и услуги в теме письма рассматриваться не будут.</w:t>
      </w:r>
    </w:p>
    <w:p w14:paraId="427CBE04" w14:textId="77777777" w:rsidR="00697754" w:rsidRPr="00595734" w:rsidRDefault="00697754" w:rsidP="00626B65">
      <w:pPr>
        <w:spacing w:after="0"/>
        <w:ind w:left="360"/>
        <w:rPr>
          <w:rFonts w:ascii="Times New Roman" w:hAnsi="Times New Roman" w:cs="Times New Roman"/>
          <w:b/>
          <w:bCs/>
          <w:lang w:val="ky-KG"/>
        </w:rPr>
      </w:pPr>
      <w:r w:rsidRPr="00595734">
        <w:rPr>
          <w:rFonts w:ascii="Times New Roman" w:hAnsi="Times New Roman" w:cs="Times New Roman"/>
          <w:b/>
          <w:bCs/>
          <w:lang w:val="ky-KG"/>
        </w:rPr>
        <w:t>ПУНКТЫ ПРИЁМА КОНВЕРТОВ</w:t>
      </w:r>
    </w:p>
    <w:p w14:paraId="46926B0E" w14:textId="77777777" w:rsidR="00697754" w:rsidRPr="00595734" w:rsidRDefault="00697754" w:rsidP="00626B65">
      <w:pPr>
        <w:spacing w:after="0"/>
        <w:ind w:left="360"/>
        <w:rPr>
          <w:rFonts w:ascii="Times New Roman" w:hAnsi="Times New Roman" w:cs="Times New Roman"/>
          <w:b/>
          <w:bCs/>
          <w:lang w:val="ky-KG"/>
        </w:rPr>
      </w:pPr>
      <w:r w:rsidRPr="00595734">
        <w:rPr>
          <w:rFonts w:ascii="Times New Roman" w:hAnsi="Times New Roman" w:cs="Times New Roman"/>
          <w:b/>
          <w:bCs/>
          <w:lang w:val="ky-KG"/>
        </w:rPr>
        <w:lastRenderedPageBreak/>
        <w:t>Главный офис (г. Бишкек):</w:t>
      </w:r>
    </w:p>
    <w:p w14:paraId="7A21DC7D" w14:textId="77777777" w:rsidR="00697754" w:rsidRPr="00595734" w:rsidRDefault="00697754" w:rsidP="00626B65">
      <w:pPr>
        <w:spacing w:after="0"/>
        <w:ind w:left="360"/>
        <w:rPr>
          <w:rFonts w:ascii="Times New Roman" w:hAnsi="Times New Roman" w:cs="Times New Roman"/>
          <w:lang w:val="ky-KG"/>
        </w:rPr>
      </w:pPr>
      <w:r w:rsidRPr="00595734">
        <w:rPr>
          <w:rFonts w:ascii="Times New Roman" w:hAnsi="Times New Roman" w:cs="Times New Roman"/>
          <w:lang w:val="ky-KG"/>
        </w:rPr>
        <w:t>720031, Кыргызская Республика, г. Бишкек, ул. Ибраимова, 24.</w:t>
      </w:r>
    </w:p>
    <w:p w14:paraId="0014908A" w14:textId="77777777" w:rsidR="00697754" w:rsidRPr="00595734" w:rsidRDefault="00697754" w:rsidP="00626B65">
      <w:pPr>
        <w:spacing w:after="0"/>
        <w:ind w:left="360"/>
        <w:rPr>
          <w:rFonts w:ascii="Times New Roman" w:hAnsi="Times New Roman" w:cs="Times New Roman"/>
          <w:b/>
          <w:bCs/>
          <w:lang w:val="ky-KG"/>
        </w:rPr>
      </w:pPr>
      <w:r w:rsidRPr="00595734">
        <w:rPr>
          <w:rFonts w:ascii="Times New Roman" w:hAnsi="Times New Roman" w:cs="Times New Roman"/>
          <w:b/>
          <w:bCs/>
          <w:lang w:val="ky-KG"/>
        </w:rPr>
        <w:t>Региональный офис (г. Каракол):</w:t>
      </w:r>
    </w:p>
    <w:p w14:paraId="22D15229" w14:textId="2FF9AB9E" w:rsidR="00810EE3" w:rsidRPr="00595734" w:rsidRDefault="00697754" w:rsidP="00AB6103">
      <w:pPr>
        <w:spacing w:after="0"/>
        <w:ind w:left="360"/>
        <w:rPr>
          <w:rFonts w:ascii="Times New Roman" w:hAnsi="Times New Roman" w:cs="Times New Roman"/>
          <w:lang w:val="ky-KG"/>
        </w:rPr>
      </w:pPr>
      <w:r w:rsidRPr="00595734">
        <w:rPr>
          <w:rFonts w:ascii="Times New Roman" w:hAnsi="Times New Roman" w:cs="Times New Roman"/>
          <w:lang w:val="ky-KG"/>
        </w:rPr>
        <w:t>772206, Кыргызская Республика, г. Каракол, ул. Элебаева, 150.</w:t>
      </w:r>
    </w:p>
    <w:sectPr w:rsidR="00810EE3" w:rsidRPr="00595734" w:rsidSect="00697754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26705"/>
    <w:multiLevelType w:val="multilevel"/>
    <w:tmpl w:val="E76A7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74375B"/>
    <w:multiLevelType w:val="multilevel"/>
    <w:tmpl w:val="BF9EC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FD31C6"/>
    <w:multiLevelType w:val="multilevel"/>
    <w:tmpl w:val="72883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ED4A05"/>
    <w:multiLevelType w:val="hybridMultilevel"/>
    <w:tmpl w:val="E9B0A98A"/>
    <w:lvl w:ilvl="0" w:tplc="90D4901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B4A34"/>
    <w:multiLevelType w:val="hybridMultilevel"/>
    <w:tmpl w:val="487E6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B1C26"/>
    <w:multiLevelType w:val="multilevel"/>
    <w:tmpl w:val="4ACA9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0200BD"/>
    <w:multiLevelType w:val="multilevel"/>
    <w:tmpl w:val="73609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0C4F26"/>
    <w:multiLevelType w:val="multilevel"/>
    <w:tmpl w:val="65E68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5F7595"/>
    <w:multiLevelType w:val="multilevel"/>
    <w:tmpl w:val="4C769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950AA8"/>
    <w:multiLevelType w:val="hybridMultilevel"/>
    <w:tmpl w:val="CA8853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446579">
    <w:abstractNumId w:val="7"/>
  </w:num>
  <w:num w:numId="2" w16cid:durableId="321665291">
    <w:abstractNumId w:val="0"/>
  </w:num>
  <w:num w:numId="3" w16cid:durableId="1177228807">
    <w:abstractNumId w:val="2"/>
  </w:num>
  <w:num w:numId="4" w16cid:durableId="1722056501">
    <w:abstractNumId w:val="5"/>
  </w:num>
  <w:num w:numId="5" w16cid:durableId="284628268">
    <w:abstractNumId w:val="8"/>
  </w:num>
  <w:num w:numId="6" w16cid:durableId="1616786766">
    <w:abstractNumId w:val="6"/>
  </w:num>
  <w:num w:numId="7" w16cid:durableId="1586843444">
    <w:abstractNumId w:val="1"/>
  </w:num>
  <w:num w:numId="8" w16cid:durableId="1154297068">
    <w:abstractNumId w:val="3"/>
  </w:num>
  <w:num w:numId="9" w16cid:durableId="922641221">
    <w:abstractNumId w:val="4"/>
  </w:num>
  <w:num w:numId="10" w16cid:durableId="313030149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ltynai Sargaldakova">
    <w15:presenceInfo w15:providerId="AD" w15:userId="S::Altynai.Sargaldakova@KUMTOR.KG::fbb7699e-1505-4c7b-a8a8-8add02c57bf2"/>
  </w15:person>
  <w15:person w15:author="Akylbek Osmonov">
    <w15:presenceInfo w15:providerId="AD" w15:userId="S::Akylbek.Osmonov@kumtor.kg::06a0baf3-67b1-4c49-beff-d2d36337bb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0D1"/>
    <w:rsid w:val="00004161"/>
    <w:rsid w:val="000276DE"/>
    <w:rsid w:val="000424A4"/>
    <w:rsid w:val="000B1F4E"/>
    <w:rsid w:val="000D47C4"/>
    <w:rsid w:val="000E40D1"/>
    <w:rsid w:val="00124F9F"/>
    <w:rsid w:val="00145563"/>
    <w:rsid w:val="00201EE3"/>
    <w:rsid w:val="002372EA"/>
    <w:rsid w:val="002A6A5B"/>
    <w:rsid w:val="002F32CE"/>
    <w:rsid w:val="00313FEB"/>
    <w:rsid w:val="00392063"/>
    <w:rsid w:val="003E3C51"/>
    <w:rsid w:val="00446ADE"/>
    <w:rsid w:val="00477D8B"/>
    <w:rsid w:val="004C36A5"/>
    <w:rsid w:val="00525DF6"/>
    <w:rsid w:val="00595734"/>
    <w:rsid w:val="005D2C02"/>
    <w:rsid w:val="00626B65"/>
    <w:rsid w:val="00640EFA"/>
    <w:rsid w:val="00697754"/>
    <w:rsid w:val="006B2E38"/>
    <w:rsid w:val="006C08EE"/>
    <w:rsid w:val="007867D6"/>
    <w:rsid w:val="007A2D75"/>
    <w:rsid w:val="007A7B7B"/>
    <w:rsid w:val="007B4119"/>
    <w:rsid w:val="00810EE3"/>
    <w:rsid w:val="00834DB4"/>
    <w:rsid w:val="008440CF"/>
    <w:rsid w:val="00913F11"/>
    <w:rsid w:val="00936731"/>
    <w:rsid w:val="009434F7"/>
    <w:rsid w:val="00961243"/>
    <w:rsid w:val="0097332C"/>
    <w:rsid w:val="00973CB7"/>
    <w:rsid w:val="009B561A"/>
    <w:rsid w:val="009C1974"/>
    <w:rsid w:val="009C21F5"/>
    <w:rsid w:val="009E5454"/>
    <w:rsid w:val="00A300A6"/>
    <w:rsid w:val="00A4449C"/>
    <w:rsid w:val="00A51297"/>
    <w:rsid w:val="00AA2F9A"/>
    <w:rsid w:val="00AB6103"/>
    <w:rsid w:val="00AF29B5"/>
    <w:rsid w:val="00C00514"/>
    <w:rsid w:val="00C73A6E"/>
    <w:rsid w:val="00CC7779"/>
    <w:rsid w:val="00CE67F9"/>
    <w:rsid w:val="00CF0714"/>
    <w:rsid w:val="00D15688"/>
    <w:rsid w:val="00DE5198"/>
    <w:rsid w:val="00E13584"/>
    <w:rsid w:val="00E80DA4"/>
    <w:rsid w:val="00E84392"/>
    <w:rsid w:val="00EA7C16"/>
    <w:rsid w:val="00EA7D26"/>
    <w:rsid w:val="00EC30BA"/>
    <w:rsid w:val="00F32B73"/>
    <w:rsid w:val="00F43C6D"/>
    <w:rsid w:val="00FD3BD7"/>
    <w:rsid w:val="00FF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EA722"/>
  <w15:chartTrackingRefBased/>
  <w15:docId w15:val="{8BE01F35-7267-40F1-88DC-153FCEF8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40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40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E40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40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40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40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40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40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40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40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40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E40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40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40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40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40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40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40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40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40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40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40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40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40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40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40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40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40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40D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E40D1"/>
    <w:rPr>
      <w:color w:val="467886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37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E80DA4"/>
    <w:rPr>
      <w:color w:val="605E5C"/>
      <w:shd w:val="clear" w:color="auto" w:fill="E1DFDD"/>
    </w:rPr>
  </w:style>
  <w:style w:type="character" w:customStyle="1" w:styleId="ypks7kbdpwfgdykd3qb9">
    <w:name w:val="ypks7kbdpwfgdykd3qb9"/>
    <w:basedOn w:val="DefaultParagraphFont"/>
    <w:rsid w:val="00F32B73"/>
  </w:style>
  <w:style w:type="paragraph" w:styleId="BodyText">
    <w:name w:val="Body Text"/>
    <w:basedOn w:val="Normal"/>
    <w:link w:val="BodyTextChar"/>
    <w:rsid w:val="000B1F4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kern w:val="0"/>
      <w:sz w:val="28"/>
      <w:szCs w:val="20"/>
      <w:lang w:val="ru-RU" w:eastAsia="ru-RU"/>
      <w14:ligatures w14:val="none"/>
    </w:rPr>
  </w:style>
  <w:style w:type="character" w:customStyle="1" w:styleId="BodyTextChar">
    <w:name w:val="Body Text Char"/>
    <w:basedOn w:val="DefaultParagraphFont"/>
    <w:link w:val="BodyText"/>
    <w:rsid w:val="000B1F4E"/>
    <w:rPr>
      <w:rFonts w:ascii="Times New Roman" w:eastAsia="Times New Roman" w:hAnsi="Times New Roman" w:cs="Times New Roman"/>
      <w:kern w:val="0"/>
      <w:sz w:val="28"/>
      <w:szCs w:val="20"/>
      <w:lang w:val="ru-RU" w:eastAsia="ru-RU"/>
      <w14:ligatures w14:val="none"/>
    </w:rPr>
  </w:style>
  <w:style w:type="character" w:styleId="Strong">
    <w:name w:val="Strong"/>
    <w:basedOn w:val="DefaultParagraphFont"/>
    <w:uiPriority w:val="22"/>
    <w:qFormat/>
    <w:rsid w:val="00CE67F9"/>
    <w:rPr>
      <w:b/>
      <w:bCs/>
    </w:rPr>
  </w:style>
  <w:style w:type="paragraph" w:styleId="Revision">
    <w:name w:val="Revision"/>
    <w:hidden/>
    <w:uiPriority w:val="99"/>
    <w:semiHidden/>
    <w:rsid w:val="00A512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534</Words>
  <Characters>3742</Characters>
  <Application>Microsoft Office Word</Application>
  <DocSecurity>0</DocSecurity>
  <Lines>79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Altynai Sargaldakova</dc:creator>
  <cp:keywords/>
  <dc:description/>
  <cp:lastModifiedBy>Altynai Sargaldakova</cp:lastModifiedBy>
  <cp:revision>5</cp:revision>
  <dcterms:created xsi:type="dcterms:W3CDTF">2026-02-13T10:21:00Z</dcterms:created>
  <dcterms:modified xsi:type="dcterms:W3CDTF">2026-02-13T10:35:00Z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2025-12-05T11:24:23Z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b705df35-bd74-4054-908e-7d91fdc226c1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